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0224EF30"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Start w:id="4" w:name="Number"/>
      <w:r w:rsidR="006553A7">
        <w:rPr>
          <w:rStyle w:val="Strong"/>
          <w:b/>
          <w:bCs w:val="0"/>
          <w:sz w:val="24"/>
          <w:szCs w:val="24"/>
        </w:rPr>
        <w:t>21</w:t>
      </w:r>
      <w:r w:rsidR="00D7229C" w:rsidRPr="00487A5C">
        <w:rPr>
          <w:rStyle w:val="Strong"/>
          <w:b/>
          <w:bCs w:val="0"/>
          <w:sz w:val="24"/>
          <w:szCs w:val="24"/>
        </w:rPr>
        <w:t>-</w:t>
      </w:r>
      <w:r w:rsidR="006553A7">
        <w:rPr>
          <w:rStyle w:val="Strong"/>
          <w:b/>
          <w:bCs w:val="0"/>
          <w:sz w:val="24"/>
          <w:szCs w:val="24"/>
        </w:rPr>
        <w:t>W003</w:t>
      </w:r>
      <w:r w:rsidR="007C0D3A" w:rsidRPr="00487A5C">
        <w:rPr>
          <w:rStyle w:val="Strong"/>
          <w:b/>
          <w:bCs w:val="0"/>
          <w:sz w:val="24"/>
          <w:szCs w:val="24"/>
        </w:rPr>
        <w:t>-</w:t>
      </w:r>
      <w:bookmarkEnd w:id="1"/>
      <w:bookmarkEnd w:id="2"/>
      <w:bookmarkEnd w:id="3"/>
      <w:bookmarkEnd w:id="4"/>
      <w:r w:rsidR="006553A7">
        <w:rPr>
          <w:rStyle w:val="Strong"/>
          <w:b/>
          <w:bCs w:val="0"/>
          <w:sz w:val="24"/>
          <w:szCs w:val="24"/>
        </w:rPr>
        <w:t>24</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5"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5"/>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6"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487A5C">
        <w:rPr>
          <w:rFonts w:ascii="Calibri" w:hAnsi="Calibri" w:cs="Calibri"/>
          <w:lang w:val="en-GB"/>
        </w:rPr>
        <w:t>Evaluation</w:t>
      </w:r>
      <w:bookmarkEnd w:id="7"/>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8" w:name="Technical"/>
      <w:r w:rsidRPr="00487A5C">
        <w:rPr>
          <w:rFonts w:ascii="Calibri" w:hAnsi="Calibri" w:cs="Calibri"/>
          <w:highlight w:val="yellow"/>
          <w:lang w:val="en-GB"/>
        </w:rPr>
        <w:t>70</w:t>
      </w:r>
      <w:r w:rsidRPr="00487A5C">
        <w:rPr>
          <w:rFonts w:ascii="Calibri" w:hAnsi="Calibri" w:cs="Calibri"/>
          <w:lang w:val="en-GB"/>
        </w:rPr>
        <w:t xml:space="preserve"> %</w:t>
      </w:r>
      <w:bookmarkEnd w:id="8"/>
      <w:r w:rsidRPr="00487A5C">
        <w:rPr>
          <w:rFonts w:ascii="Calibri" w:hAnsi="Calibri" w:cs="Calibri"/>
          <w:lang w:val="en-GB"/>
        </w:rPr>
        <w:t xml:space="preserve"> of the score received in the technical evaluation will be added to the obtained financial score, which is maximum </w:t>
      </w:r>
      <w:bookmarkStart w:id="9"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9"/>
      <w:r w:rsidRPr="00487A5C">
        <w:rPr>
          <w:rFonts w:ascii="Calibri" w:hAnsi="Calibri" w:cs="Calibri"/>
          <w:lang w:val="en-GB"/>
        </w:rPr>
        <w:t>, and calculated as described below.</w:t>
      </w:r>
    </w:p>
    <w:p w14:paraId="38636505" w14:textId="560B3A1A" w:rsidR="00B52A14" w:rsidRPr="00487A5C" w:rsidRDefault="00B52A14" w:rsidP="003849E8">
      <w:pPr>
        <w:spacing w:before="120"/>
        <w:jc w:val="both"/>
        <w:rPr>
          <w:rFonts w:ascii="Calibri" w:hAnsi="Calibri" w:cs="Calibri"/>
          <w:i/>
          <w:iCs/>
          <w:lang w:val="en-GB"/>
        </w:rPr>
      </w:pPr>
      <w:r w:rsidRPr="00487A5C">
        <w:rPr>
          <w:rFonts w:ascii="Calibri" w:hAnsi="Calibri" w:cs="Calibri"/>
          <w:i/>
          <w:iCs/>
          <w:highlight w:val="yellow"/>
          <w:lang w:val="en-GB"/>
        </w:rPr>
        <w:t>&lt;It should be decided in advance whether or not the budget should be disclosed&gt;</w:t>
      </w:r>
    </w:p>
    <w:p w14:paraId="131A5BF8" w14:textId="5B3BE69A"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487A5C">
        <w:rPr>
          <w:rFonts w:ascii="Calibri" w:hAnsi="Calibri" w:cs="Calibri"/>
          <w:highlight w:val="yellow"/>
          <w:lang w:val="en-GB"/>
        </w:rPr>
        <w:t>AU</w:t>
      </w:r>
      <w:r w:rsidRPr="00487A5C">
        <w:rPr>
          <w:rFonts w:ascii="Calibri" w:hAnsi="Calibri" w:cs="Calibri"/>
          <w:highlight w:val="yellow"/>
          <w:lang w:val="en-GB"/>
        </w:rPr>
        <w:t>$</w:t>
      </w:r>
      <w:r w:rsidR="00B52A14" w:rsidRPr="00487A5C">
        <w:rPr>
          <w:rFonts w:ascii="Calibri" w:hAnsi="Calibri" w:cs="Calibri"/>
          <w:highlight w:val="yellow"/>
          <w:lang w:val="en-GB"/>
        </w:rPr>
        <w:t>0</w:t>
      </w:r>
      <w:r w:rsidRPr="00487A5C">
        <w:rPr>
          <w:rFonts w:ascii="Calibri" w:hAnsi="Calibri" w:cs="Calibri"/>
          <w:highlight w:val="yellow"/>
          <w:lang w:val="en-GB"/>
        </w:rPr>
        <w:t>0,000</w:t>
      </w:r>
      <w:r w:rsidRPr="00487A5C">
        <w:rPr>
          <w:rFonts w:ascii="Calibri" w:hAnsi="Calibri" w:cs="Calibri"/>
          <w:lang w:val="en-GB"/>
        </w:rPr>
        <w:t>,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10"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10"/>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CA0DC4" w:rsidRDefault="00DE3F38" w:rsidP="006E17EC">
            <w:pPr>
              <w:pStyle w:val="TableContents"/>
              <w:rPr>
                <w:rFonts w:asciiTheme="minorHAnsi" w:hAnsiTheme="minorHAnsi"/>
                <w:sz w:val="22"/>
                <w:szCs w:val="22"/>
                <w:lang w:eastAsia="en-US"/>
              </w:rPr>
            </w:pPr>
            <w:r w:rsidRPr="00CA0DC4">
              <w:rPr>
                <w:rFonts w:asciiTheme="minorHAnsi" w:hAnsiTheme="minorHAnsi"/>
                <w:sz w:val="22"/>
                <w:szCs w:val="22"/>
                <w:lang w:eastAsia="en-US"/>
              </w:rPr>
              <w:t xml:space="preserve">Firm/consortium’s experience and reputation </w:t>
            </w:r>
            <w:r w:rsidR="00B52A14" w:rsidRPr="00CA0DC4">
              <w:rPr>
                <w:rFonts w:asciiTheme="minorHAnsi" w:hAnsiTheme="minorHAnsi"/>
                <w:sz w:val="22"/>
                <w:szCs w:val="22"/>
                <w:lang w:eastAsia="en-US"/>
              </w:rPr>
              <w:t>with</w:t>
            </w:r>
            <w:r w:rsidRPr="00CA0DC4">
              <w:rPr>
                <w:rFonts w:asciiTheme="minorHAnsi" w:hAnsiTheme="minorHAnsi"/>
                <w:sz w:val="22"/>
                <w:szCs w:val="22"/>
                <w:lang w:eastAsia="en-US"/>
              </w:rPr>
              <w:t xml:space="preserve"> similar </w:t>
            </w:r>
            <w:r w:rsidR="00AD3DBB" w:rsidRPr="00CA0DC4">
              <w:rPr>
                <w:rFonts w:asciiTheme="minorHAnsi" w:hAnsiTheme="minorHAnsi"/>
                <w:sz w:val="22"/>
                <w:szCs w:val="22"/>
                <w:lang w:eastAsia="en-US"/>
              </w:rPr>
              <w:t xml:space="preserve">supply of </w:t>
            </w:r>
            <w:r w:rsidR="002340EA" w:rsidRPr="00CA0DC4">
              <w:rPr>
                <w:rFonts w:asciiTheme="minorHAnsi" w:hAnsiTheme="minorHAnsi"/>
                <w:sz w:val="22"/>
                <w:szCs w:val="22"/>
                <w:lang w:eastAsia="en-US"/>
              </w:rPr>
              <w:t>Works</w:t>
            </w:r>
          </w:p>
        </w:tc>
        <w:tc>
          <w:tcPr>
            <w:tcW w:w="5367" w:type="dxa"/>
            <w:shd w:val="clear" w:color="auto" w:fill="auto"/>
          </w:tcPr>
          <w:p w14:paraId="529DF5EA" w14:textId="77777777" w:rsidR="00C63535" w:rsidRPr="00C63535" w:rsidRDefault="00C63535" w:rsidP="00C63535">
            <w:pPr>
              <w:pStyle w:val="TableContents"/>
              <w:numPr>
                <w:ilvl w:val="0"/>
                <w:numId w:val="3"/>
              </w:numPr>
              <w:rPr>
                <w:rFonts w:asciiTheme="minorHAnsi" w:hAnsiTheme="minorHAnsi"/>
                <w:sz w:val="22"/>
                <w:szCs w:val="22"/>
              </w:rPr>
            </w:pPr>
            <w:r w:rsidRPr="00C63535">
              <w:rPr>
                <w:rFonts w:asciiTheme="minorHAnsi" w:hAnsiTheme="minorHAnsi"/>
                <w:sz w:val="22"/>
                <w:szCs w:val="22"/>
              </w:rPr>
              <w:t>Successful completion of at least 2 similar projects over the last 5 years</w:t>
            </w:r>
          </w:p>
          <w:p w14:paraId="186B97B5" w14:textId="77777777" w:rsidR="006E17EC" w:rsidRDefault="00C63535" w:rsidP="00C63535">
            <w:pPr>
              <w:pStyle w:val="TableContents"/>
              <w:numPr>
                <w:ilvl w:val="0"/>
                <w:numId w:val="3"/>
              </w:numPr>
              <w:rPr>
                <w:rFonts w:asciiTheme="minorHAnsi" w:hAnsiTheme="minorHAnsi"/>
                <w:sz w:val="22"/>
                <w:szCs w:val="22"/>
              </w:rPr>
            </w:pPr>
            <w:r w:rsidRPr="00C63535">
              <w:rPr>
                <w:rFonts w:asciiTheme="minorHAnsi" w:hAnsiTheme="minorHAnsi"/>
                <w:sz w:val="22"/>
                <w:szCs w:val="22"/>
              </w:rPr>
              <w:t>At least 2 contactable references from clients or contract administrators for similar projects successfully completed over the last 5 years.</w:t>
            </w:r>
          </w:p>
          <w:p w14:paraId="3ADDF29E" w14:textId="3547E724" w:rsidR="00C63535" w:rsidRPr="00C63535" w:rsidRDefault="00C63535" w:rsidP="00C63535">
            <w:pPr>
              <w:pStyle w:val="TableContents"/>
              <w:ind w:left="720"/>
              <w:rPr>
                <w:rFonts w:asciiTheme="minorHAnsi" w:hAnsiTheme="minorHAnsi"/>
                <w:sz w:val="22"/>
                <w:szCs w:val="22"/>
              </w:rPr>
            </w:pPr>
          </w:p>
        </w:tc>
        <w:tc>
          <w:tcPr>
            <w:tcW w:w="1360" w:type="dxa"/>
            <w:shd w:val="clear" w:color="auto" w:fill="auto"/>
            <w:vAlign w:val="center"/>
          </w:tcPr>
          <w:p w14:paraId="6FB170A3" w14:textId="3D6CC9D1" w:rsidR="006E17EC" w:rsidRPr="00487A5C" w:rsidRDefault="00C63535" w:rsidP="006E17EC">
            <w:pPr>
              <w:pStyle w:val="TableContents"/>
              <w:jc w:val="center"/>
              <w:rPr>
                <w:rFonts w:asciiTheme="minorHAnsi" w:hAnsiTheme="minorHAnsi"/>
                <w:sz w:val="22"/>
                <w:szCs w:val="22"/>
                <w:highlight w:val="yellow"/>
                <w:lang w:eastAsia="en-US"/>
              </w:rPr>
            </w:pPr>
            <w:r w:rsidRPr="00C63535">
              <w:rPr>
                <w:rFonts w:asciiTheme="minorHAnsi" w:hAnsiTheme="minorHAnsi"/>
                <w:sz w:val="22"/>
                <w:szCs w:val="22"/>
                <w:lang w:eastAsia="en-US"/>
              </w:rPr>
              <w:t>40</w:t>
            </w:r>
          </w:p>
        </w:tc>
      </w:tr>
      <w:tr w:rsidR="00C63535" w:rsidRPr="00487A5C" w14:paraId="52693D23" w14:textId="77777777" w:rsidTr="006E17EC">
        <w:trPr>
          <w:cantSplit/>
          <w:tblHeader/>
        </w:trPr>
        <w:tc>
          <w:tcPr>
            <w:tcW w:w="2430" w:type="dxa"/>
            <w:shd w:val="clear" w:color="auto" w:fill="auto"/>
            <w:vAlign w:val="center"/>
          </w:tcPr>
          <w:p w14:paraId="0055A932" w14:textId="451FB0D0" w:rsidR="00C63535" w:rsidRPr="00CA0DC4" w:rsidRDefault="00C63535" w:rsidP="006E17EC">
            <w:pPr>
              <w:pStyle w:val="TableContents"/>
              <w:rPr>
                <w:rFonts w:asciiTheme="minorHAnsi" w:hAnsiTheme="minorHAnsi"/>
                <w:sz w:val="22"/>
                <w:szCs w:val="22"/>
                <w:lang w:eastAsia="en-US"/>
              </w:rPr>
            </w:pPr>
            <w:r w:rsidRPr="00C63535">
              <w:rPr>
                <w:rFonts w:asciiTheme="minorHAnsi" w:hAnsiTheme="minorHAnsi"/>
                <w:sz w:val="22"/>
                <w:szCs w:val="22"/>
                <w:lang w:val="en-US" w:eastAsia="en-US"/>
              </w:rPr>
              <w:t xml:space="preserve">Key personnel and </w:t>
            </w:r>
            <w:r>
              <w:rPr>
                <w:rFonts w:asciiTheme="minorHAnsi" w:hAnsiTheme="minorHAnsi"/>
                <w:sz w:val="22"/>
                <w:szCs w:val="22"/>
                <w:lang w:val="en-US" w:eastAsia="en-US"/>
              </w:rPr>
              <w:t>organisational</w:t>
            </w:r>
            <w:r w:rsidRPr="00C63535">
              <w:rPr>
                <w:rFonts w:asciiTheme="minorHAnsi" w:hAnsiTheme="minorHAnsi"/>
                <w:sz w:val="22"/>
                <w:szCs w:val="22"/>
                <w:lang w:val="en-US" w:eastAsia="en-US"/>
              </w:rPr>
              <w:t xml:space="preserve"> structure</w:t>
            </w:r>
          </w:p>
        </w:tc>
        <w:tc>
          <w:tcPr>
            <w:tcW w:w="5367" w:type="dxa"/>
            <w:shd w:val="clear" w:color="auto" w:fill="auto"/>
          </w:tcPr>
          <w:p w14:paraId="70EDE9D0" w14:textId="77777777" w:rsidR="00C63535" w:rsidRPr="00C63535" w:rsidRDefault="00C63535" w:rsidP="00C63535">
            <w:pPr>
              <w:numPr>
                <w:ilvl w:val="0"/>
                <w:numId w:val="3"/>
              </w:numPr>
              <w:shd w:val="clear" w:color="auto" w:fill="FFFFFF"/>
              <w:rPr>
                <w:rFonts w:ascii="Aptos" w:eastAsia="Times New Roman" w:hAnsi="Aptos" w:cs="Segoe UI"/>
                <w:color w:val="000000"/>
              </w:rPr>
            </w:pPr>
            <w:r w:rsidRPr="00C63535">
              <w:rPr>
                <w:rFonts w:ascii="Aptos" w:eastAsia="Times New Roman" w:hAnsi="Aptos" w:cs="Segoe UI"/>
                <w:color w:val="000000"/>
              </w:rPr>
              <w:t>List of (at least) 5 main personnel with their position, CVs, and qualification copies (site supervisor, foreman, carpenter, plumber, and electrician)</w:t>
            </w:r>
          </w:p>
          <w:p w14:paraId="722FC60C" w14:textId="77777777" w:rsidR="00C63535" w:rsidRPr="00C63535" w:rsidRDefault="00C63535" w:rsidP="00C63535">
            <w:pPr>
              <w:numPr>
                <w:ilvl w:val="0"/>
                <w:numId w:val="3"/>
              </w:numPr>
              <w:shd w:val="clear" w:color="auto" w:fill="FFFFFF"/>
              <w:rPr>
                <w:rFonts w:ascii="Aptos" w:eastAsia="Times New Roman" w:hAnsi="Aptos" w:cs="Segoe UI"/>
                <w:color w:val="000000"/>
              </w:rPr>
            </w:pPr>
            <w:r w:rsidRPr="00C63535">
              <w:rPr>
                <w:rFonts w:ascii="Aptos" w:eastAsia="Times New Roman" w:hAnsi="Aptos" w:cs="Segoe UI"/>
                <w:color w:val="000000"/>
              </w:rPr>
              <w:t>Organizational structure (the workforce required in the project including licensed tradesman(electrician)</w:t>
            </w:r>
          </w:p>
          <w:p w14:paraId="7148857B" w14:textId="77777777" w:rsidR="00C63535" w:rsidRPr="00C63535" w:rsidRDefault="00C63535" w:rsidP="00C63535">
            <w:pPr>
              <w:pStyle w:val="TableContents"/>
              <w:ind w:left="720"/>
              <w:rPr>
                <w:rFonts w:asciiTheme="minorHAnsi" w:hAnsiTheme="minorHAnsi"/>
                <w:sz w:val="22"/>
                <w:szCs w:val="22"/>
              </w:rPr>
            </w:pPr>
          </w:p>
        </w:tc>
        <w:tc>
          <w:tcPr>
            <w:tcW w:w="1360" w:type="dxa"/>
            <w:shd w:val="clear" w:color="auto" w:fill="auto"/>
            <w:vAlign w:val="center"/>
          </w:tcPr>
          <w:p w14:paraId="0635A0DF" w14:textId="0FA5A76A" w:rsidR="00C63535" w:rsidRPr="00487A5C" w:rsidRDefault="00C63535" w:rsidP="006E17EC">
            <w:pPr>
              <w:pStyle w:val="TableContents"/>
              <w:jc w:val="center"/>
              <w:rPr>
                <w:rFonts w:asciiTheme="minorHAnsi" w:hAnsiTheme="minorHAnsi"/>
                <w:sz w:val="22"/>
                <w:szCs w:val="22"/>
                <w:highlight w:val="yellow"/>
                <w:lang w:eastAsia="en-US"/>
              </w:rPr>
            </w:pPr>
            <w:r w:rsidRPr="00C63535">
              <w:rPr>
                <w:rFonts w:asciiTheme="minorHAnsi" w:hAnsiTheme="minorHAnsi"/>
                <w:sz w:val="22"/>
                <w:szCs w:val="22"/>
                <w:lang w:eastAsia="en-US"/>
              </w:rPr>
              <w:t>25</w:t>
            </w:r>
          </w:p>
        </w:tc>
      </w:tr>
      <w:tr w:rsidR="006E17EC" w:rsidRPr="00487A5C" w14:paraId="613F68D6" w14:textId="77777777" w:rsidTr="006E17EC">
        <w:trPr>
          <w:cantSplit/>
          <w:tblHeader/>
        </w:trPr>
        <w:tc>
          <w:tcPr>
            <w:tcW w:w="2430" w:type="dxa"/>
            <w:shd w:val="clear" w:color="auto" w:fill="auto"/>
            <w:vAlign w:val="center"/>
          </w:tcPr>
          <w:p w14:paraId="44102FCB" w14:textId="59C628D0" w:rsidR="006E17EC" w:rsidRPr="00CA0DC4" w:rsidRDefault="00C63535" w:rsidP="006E17EC">
            <w:pPr>
              <w:pStyle w:val="TableContents"/>
              <w:rPr>
                <w:rFonts w:asciiTheme="minorHAnsi" w:hAnsiTheme="minorHAnsi"/>
                <w:sz w:val="22"/>
                <w:szCs w:val="22"/>
                <w:lang w:eastAsia="en-US"/>
              </w:rPr>
            </w:pPr>
            <w:r>
              <w:rPr>
                <w:rFonts w:asciiTheme="minorHAnsi" w:hAnsiTheme="minorHAnsi"/>
                <w:sz w:val="22"/>
                <w:szCs w:val="22"/>
                <w:lang w:eastAsia="en-US"/>
              </w:rPr>
              <w:t>Delivery time</w:t>
            </w:r>
          </w:p>
        </w:tc>
        <w:tc>
          <w:tcPr>
            <w:tcW w:w="5367" w:type="dxa"/>
            <w:shd w:val="clear" w:color="auto" w:fill="auto"/>
          </w:tcPr>
          <w:p w14:paraId="20351E80" w14:textId="77777777" w:rsidR="00C63535" w:rsidRPr="00C63535" w:rsidRDefault="00C63535" w:rsidP="00C63535">
            <w:pPr>
              <w:pStyle w:val="TableContents"/>
              <w:numPr>
                <w:ilvl w:val="0"/>
                <w:numId w:val="4"/>
              </w:numPr>
              <w:rPr>
                <w:rFonts w:asciiTheme="minorHAnsi" w:hAnsiTheme="minorHAnsi"/>
                <w:sz w:val="22"/>
                <w:szCs w:val="22"/>
                <w:lang w:val="en-US"/>
              </w:rPr>
            </w:pPr>
            <w:r w:rsidRPr="00C63535">
              <w:rPr>
                <w:rFonts w:asciiTheme="minorHAnsi" w:hAnsiTheme="minorHAnsi"/>
                <w:sz w:val="22"/>
                <w:szCs w:val="22"/>
                <w:lang w:val="en-US"/>
              </w:rPr>
              <w:t>Detailed work plan, showing detailed scope of works against time, with total number of days to complete the work.</w:t>
            </w:r>
          </w:p>
          <w:p w14:paraId="4BA71FA2" w14:textId="78BB7514" w:rsidR="006E17EC" w:rsidRPr="00C63535" w:rsidRDefault="00C63535" w:rsidP="00C63535">
            <w:pPr>
              <w:pStyle w:val="TableContents"/>
              <w:numPr>
                <w:ilvl w:val="0"/>
                <w:numId w:val="4"/>
              </w:numPr>
              <w:rPr>
                <w:rFonts w:asciiTheme="minorHAnsi" w:hAnsiTheme="minorHAnsi"/>
                <w:sz w:val="22"/>
                <w:szCs w:val="22"/>
                <w:lang w:val="en-US"/>
              </w:rPr>
            </w:pPr>
            <w:r w:rsidRPr="00C63535">
              <w:rPr>
                <w:rFonts w:asciiTheme="minorHAnsi" w:hAnsiTheme="minorHAnsi"/>
                <w:sz w:val="22"/>
                <w:szCs w:val="22"/>
                <w:lang w:val="en-US"/>
              </w:rPr>
              <w:t>Period of materials procurement </w:t>
            </w:r>
          </w:p>
        </w:tc>
        <w:tc>
          <w:tcPr>
            <w:tcW w:w="1360" w:type="dxa"/>
            <w:shd w:val="clear" w:color="auto" w:fill="auto"/>
            <w:vAlign w:val="center"/>
          </w:tcPr>
          <w:p w14:paraId="657554B4" w14:textId="0943442F" w:rsidR="006E17EC" w:rsidRPr="00C63535" w:rsidRDefault="00C63535" w:rsidP="006E17EC">
            <w:pPr>
              <w:pStyle w:val="TableContents"/>
              <w:jc w:val="center"/>
              <w:rPr>
                <w:rFonts w:asciiTheme="minorHAnsi" w:hAnsiTheme="minorHAnsi"/>
                <w:sz w:val="22"/>
                <w:szCs w:val="22"/>
                <w:lang w:eastAsia="en-US"/>
              </w:rPr>
            </w:pPr>
            <w:r w:rsidRPr="00C63535">
              <w:rPr>
                <w:rFonts w:asciiTheme="minorHAnsi" w:hAnsiTheme="minorHAnsi"/>
                <w:sz w:val="22"/>
                <w:szCs w:val="22"/>
                <w:lang w:eastAsia="en-US"/>
              </w:rPr>
              <w:t>25</w:t>
            </w:r>
          </w:p>
        </w:tc>
      </w:tr>
      <w:tr w:rsidR="006E17EC" w:rsidRPr="00487A5C" w14:paraId="7395E14D" w14:textId="77777777" w:rsidTr="006E17EC">
        <w:trPr>
          <w:cantSplit/>
          <w:tblHeader/>
        </w:trPr>
        <w:tc>
          <w:tcPr>
            <w:tcW w:w="2430" w:type="dxa"/>
            <w:shd w:val="clear" w:color="auto" w:fill="auto"/>
            <w:vAlign w:val="center"/>
          </w:tcPr>
          <w:p w14:paraId="58A5C5B6" w14:textId="6DE1FF52" w:rsidR="006E17EC" w:rsidRPr="00CA0DC4" w:rsidRDefault="00CA0DC4" w:rsidP="006E17EC">
            <w:pPr>
              <w:pStyle w:val="TableContents"/>
              <w:rPr>
                <w:rFonts w:asciiTheme="minorHAnsi" w:hAnsiTheme="minorHAnsi"/>
                <w:sz w:val="22"/>
                <w:szCs w:val="22"/>
                <w:lang w:eastAsia="en-US"/>
              </w:rPr>
            </w:pPr>
            <w:r w:rsidRPr="00CA0DC4">
              <w:rPr>
                <w:rFonts w:asciiTheme="minorHAnsi" w:hAnsiTheme="minorHAnsi"/>
                <w:sz w:val="22"/>
                <w:szCs w:val="22"/>
                <w:lang w:eastAsia="en-US"/>
              </w:rPr>
              <w:t>Tools &amp; Equipment</w:t>
            </w:r>
            <w:r w:rsidR="00C63535">
              <w:rPr>
                <w:rFonts w:asciiTheme="minorHAnsi" w:hAnsiTheme="minorHAnsi"/>
                <w:sz w:val="22"/>
                <w:szCs w:val="22"/>
                <w:lang w:eastAsia="en-US"/>
              </w:rPr>
              <w:t>/Machine</w:t>
            </w:r>
          </w:p>
        </w:tc>
        <w:tc>
          <w:tcPr>
            <w:tcW w:w="5367" w:type="dxa"/>
            <w:shd w:val="clear" w:color="auto" w:fill="auto"/>
          </w:tcPr>
          <w:p w14:paraId="23A8F695" w14:textId="2E550379" w:rsidR="006E17EC" w:rsidRPr="00CA0DC4" w:rsidRDefault="00C63535" w:rsidP="00635A59">
            <w:pPr>
              <w:pStyle w:val="TableContents"/>
              <w:numPr>
                <w:ilvl w:val="0"/>
                <w:numId w:val="5"/>
              </w:numPr>
              <w:rPr>
                <w:rFonts w:asciiTheme="minorHAnsi" w:hAnsiTheme="minorHAnsi"/>
                <w:sz w:val="22"/>
                <w:szCs w:val="22"/>
              </w:rPr>
            </w:pPr>
            <w:r w:rsidRPr="00C63535">
              <w:rPr>
                <w:rFonts w:asciiTheme="minorHAnsi" w:hAnsiTheme="minorHAnsi"/>
                <w:sz w:val="22"/>
                <w:szCs w:val="22"/>
                <w:lang w:val="en-US"/>
              </w:rPr>
              <w:t>Machines/Heavy plants (list of tools provided owned and which tools/machines) which may evidence the list of machines applicable for the specified works.</w:t>
            </w:r>
          </w:p>
        </w:tc>
        <w:tc>
          <w:tcPr>
            <w:tcW w:w="1360" w:type="dxa"/>
            <w:shd w:val="clear" w:color="auto" w:fill="auto"/>
            <w:vAlign w:val="center"/>
          </w:tcPr>
          <w:p w14:paraId="240875A4" w14:textId="6B23A4BD" w:rsidR="006E17EC" w:rsidRPr="00487A5C" w:rsidRDefault="00C63535" w:rsidP="006E17EC">
            <w:pPr>
              <w:pStyle w:val="TableContents"/>
              <w:jc w:val="center"/>
              <w:rPr>
                <w:rFonts w:asciiTheme="minorHAnsi" w:hAnsiTheme="minorHAnsi"/>
                <w:sz w:val="22"/>
                <w:szCs w:val="22"/>
                <w:highlight w:val="yellow"/>
                <w:lang w:eastAsia="en-US"/>
              </w:rPr>
            </w:pPr>
            <w:r w:rsidRPr="00C63535">
              <w:rPr>
                <w:rFonts w:asciiTheme="minorHAnsi" w:hAnsiTheme="minorHAnsi"/>
                <w:sz w:val="22"/>
                <w:szCs w:val="22"/>
                <w:lang w:eastAsia="en-US"/>
              </w:rPr>
              <w:t>10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1"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2"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2"/>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3" w:name="_Toc374271007"/>
      <w:r w:rsidRPr="00487A5C">
        <w:rPr>
          <w:lang w:val="en-GB"/>
        </w:rPr>
        <w:t>Evaluation of financial components</w:t>
      </w:r>
      <w:bookmarkEnd w:id="13"/>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lastRenderedPageBreak/>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4" w:name="_Toc374271008"/>
      <w:r w:rsidRPr="00487A5C">
        <w:rPr>
          <w:lang w:val="en-GB"/>
        </w:rPr>
        <w:t>Evaluation of technical and financial components for total scoring</w:t>
      </w:r>
      <w:bookmarkEnd w:id="14"/>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5" w:name="_Hlk26878494"/>
      <w:r w:rsidRPr="00487A5C">
        <w:rPr>
          <w:rFonts w:ascii="Calibri" w:hAnsi="Calibri"/>
          <w:b/>
          <w:lang w:val="en-GB"/>
        </w:rPr>
        <w:t>E = (ts * tw) + (</w:t>
      </w:r>
      <w:ins w:id="16" w:author="Sven Erik" w:date="2020-08-26T15:47:00Z">
        <w:r w:rsidR="00726DFC">
          <w:rPr>
            <w:rFonts w:ascii="Calibri" w:hAnsi="Calibri"/>
            <w:b/>
            <w:lang w:val="en-GB"/>
          </w:rPr>
          <w:t>(</w:t>
        </w:r>
      </w:ins>
      <w:r w:rsidRPr="00487A5C">
        <w:rPr>
          <w:rFonts w:ascii="Calibri" w:hAnsi="Calibri"/>
          <w:b/>
          <w:lang w:val="en-GB"/>
        </w:rPr>
        <w:t>tc / lc</w:t>
      </w:r>
      <w:ins w:id="17" w:author="Sven Erik" w:date="2020-08-26T15:47:00Z">
        <w:r w:rsidR="00726DFC">
          <w:rPr>
            <w:rFonts w:ascii="Calibri" w:hAnsi="Calibri"/>
            <w:b/>
            <w:lang w:val="en-GB"/>
          </w:rPr>
          <w:t>) * fw</w:t>
        </w:r>
      </w:ins>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8"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8"/>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9" w:author="Sven Erik" w:date="2020-08-26T15:47:00Z"/>
          <w:rFonts w:ascii="Calibri" w:hAnsi="Calibri"/>
          <w:sz w:val="20"/>
          <w:szCs w:val="20"/>
          <w:lang w:val="en-GB"/>
        </w:rPr>
      </w:pPr>
      <w:r w:rsidRPr="00487A5C">
        <w:rPr>
          <w:rFonts w:ascii="Calibri" w:hAnsi="Calibri"/>
          <w:sz w:val="20"/>
          <w:szCs w:val="20"/>
          <w:lang w:val="en-GB"/>
        </w:rPr>
        <w:t>tc = cost of the Tender being evaluated (tender cost)</w:t>
      </w:r>
      <w:bookmarkEnd w:id="11"/>
      <w:bookmarkEnd w:id="15"/>
    </w:p>
    <w:p w14:paraId="206BB921" w14:textId="5F5E0B4B" w:rsidR="00726DFC" w:rsidRPr="00487A5C" w:rsidRDefault="00726DFC" w:rsidP="00FA6787">
      <w:pPr>
        <w:ind w:left="1701"/>
        <w:rPr>
          <w:rFonts w:ascii="Calibri" w:hAnsi="Calibri"/>
          <w:sz w:val="20"/>
          <w:szCs w:val="20"/>
          <w:lang w:val="en-GB"/>
        </w:rPr>
      </w:pPr>
      <w:ins w:id="20" w:author="Sven Erik" w:date="2020-08-26T15:47:00Z">
        <w:r>
          <w:rPr>
            <w:rFonts w:ascii="Calibri" w:hAnsi="Calibri"/>
            <w:sz w:val="20"/>
            <w:szCs w:val="20"/>
            <w:lang w:val="en-GB"/>
          </w:rPr>
          <w:t>fw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A1A89" w14:textId="77777777" w:rsidR="00660FC4" w:rsidRDefault="00660FC4">
      <w:r>
        <w:separator/>
      </w:r>
    </w:p>
  </w:endnote>
  <w:endnote w:type="continuationSeparator" w:id="0">
    <w:p w14:paraId="112F5EC9" w14:textId="77777777" w:rsidR="00660FC4" w:rsidRDefault="00660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707D8048" w:rsidR="00D15CF2" w:rsidRDefault="004878F3" w:rsidP="004878F3">
    <w:pPr>
      <w:pStyle w:val="Footer"/>
    </w:pPr>
    <w:r>
      <w:fldChar w:fldCharType="begin"/>
    </w:r>
    <w:r>
      <w:instrText xml:space="preserve"> DATE \@ "yyyy-MM-dd" </w:instrText>
    </w:r>
    <w:r>
      <w:fldChar w:fldCharType="separate"/>
    </w:r>
    <w:r w:rsidR="006553A7">
      <w:rPr>
        <w:noProof/>
      </w:rPr>
      <w:t>2024-08-22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43A85" w14:textId="77777777" w:rsidR="00660FC4" w:rsidRDefault="00660FC4">
      <w:r>
        <w:separator/>
      </w:r>
    </w:p>
  </w:footnote>
  <w:footnote w:type="continuationSeparator" w:id="0">
    <w:p w14:paraId="0E8430C4" w14:textId="77777777" w:rsidR="00660FC4" w:rsidRDefault="00660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6DE7D01E"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E13925">
      <w:rPr>
        <w:rFonts w:asciiTheme="minorHAnsi" w:hAnsiTheme="minorHAnsi" w:cstheme="minorHAnsi"/>
        <w:szCs w:val="24"/>
      </w:rPr>
      <w:fldChar w:fldCharType="begin"/>
    </w:r>
    <w:r w:rsidRPr="00E13925">
      <w:rPr>
        <w:rFonts w:asciiTheme="minorHAnsi" w:hAnsiTheme="minorHAnsi" w:cstheme="minorHAnsi"/>
        <w:szCs w:val="24"/>
      </w:rPr>
      <w:instrText xml:space="preserve"> REF Number \h  \* MERGEFORMAT </w:instrText>
    </w:r>
    <w:r w:rsidRPr="00E13925">
      <w:rPr>
        <w:rFonts w:asciiTheme="minorHAnsi" w:hAnsiTheme="minorHAnsi" w:cstheme="minorHAnsi"/>
        <w:szCs w:val="24"/>
      </w:rPr>
    </w:r>
    <w:r w:rsidRPr="00E13925">
      <w:rPr>
        <w:rFonts w:asciiTheme="minorHAnsi" w:hAnsiTheme="minorHAnsi" w:cstheme="minorHAnsi"/>
        <w:szCs w:val="24"/>
      </w:rPr>
      <w:fldChar w:fldCharType="separate"/>
    </w:r>
    <w:r w:rsidRPr="00E13925">
      <w:rPr>
        <w:rStyle w:val="Strong"/>
        <w:rFonts w:asciiTheme="minorHAnsi" w:hAnsiTheme="minorHAnsi" w:cstheme="minorHAnsi"/>
        <w:szCs w:val="24"/>
      </w:rPr>
      <w:t>RFP-</w:t>
    </w:r>
    <w:r w:rsidR="006553A7">
      <w:rPr>
        <w:rStyle w:val="Strong"/>
        <w:rFonts w:asciiTheme="minorHAnsi" w:hAnsiTheme="minorHAnsi" w:cstheme="minorHAnsi"/>
        <w:szCs w:val="24"/>
      </w:rPr>
      <w:t>21</w:t>
    </w:r>
    <w:r w:rsidRPr="00E13925">
      <w:rPr>
        <w:rStyle w:val="Strong"/>
        <w:rFonts w:asciiTheme="minorHAnsi" w:hAnsiTheme="minorHAnsi" w:cstheme="minorHAnsi"/>
        <w:szCs w:val="24"/>
      </w:rPr>
      <w:t>-</w:t>
    </w:r>
    <w:r w:rsidR="006553A7">
      <w:rPr>
        <w:rStyle w:val="Strong"/>
        <w:rFonts w:asciiTheme="minorHAnsi" w:hAnsiTheme="minorHAnsi" w:cstheme="minorHAnsi"/>
        <w:szCs w:val="24"/>
      </w:rPr>
      <w:t>W003</w:t>
    </w:r>
    <w:r w:rsidRPr="00E13925">
      <w:rPr>
        <w:rStyle w:val="Strong"/>
        <w:rFonts w:asciiTheme="minorHAnsi" w:hAnsiTheme="minorHAnsi" w:cstheme="minorHAnsi"/>
        <w:szCs w:val="24"/>
      </w:rPr>
      <w:t>-</w:t>
    </w:r>
    <w:r w:rsidR="006553A7">
      <w:rPr>
        <w:rStyle w:val="Strong"/>
        <w:rFonts w:asciiTheme="minorHAnsi" w:hAnsiTheme="minorHAnsi" w:cstheme="minorHAnsi"/>
        <w:szCs w:val="24"/>
      </w:rPr>
      <w:t>24</w:t>
    </w:r>
    <w:r w:rsidRPr="00E13925">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62E52"/>
    <w:multiLevelType w:val="multilevel"/>
    <w:tmpl w:val="62ACB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2F1A89"/>
    <w:multiLevelType w:val="multilevel"/>
    <w:tmpl w:val="7E74C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036273251">
    <w:abstractNumId w:val="3"/>
  </w:num>
  <w:num w:numId="2" w16cid:durableId="86931470">
    <w:abstractNumId w:val="9"/>
  </w:num>
  <w:num w:numId="3" w16cid:durableId="1267614397">
    <w:abstractNumId w:val="8"/>
  </w:num>
  <w:num w:numId="4" w16cid:durableId="867066450">
    <w:abstractNumId w:val="7"/>
  </w:num>
  <w:num w:numId="5" w16cid:durableId="283082629">
    <w:abstractNumId w:val="0"/>
  </w:num>
  <w:num w:numId="6" w16cid:durableId="290599795">
    <w:abstractNumId w:val="6"/>
  </w:num>
  <w:num w:numId="7" w16cid:durableId="477262732">
    <w:abstractNumId w:val="2"/>
  </w:num>
  <w:num w:numId="8" w16cid:durableId="630206704">
    <w:abstractNumId w:val="4"/>
  </w:num>
  <w:num w:numId="9" w16cid:durableId="1860773248">
    <w:abstractNumId w:val="5"/>
  </w:num>
  <w:num w:numId="10" w16cid:durableId="1466661964">
    <w:abstractNumId w:val="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2A70"/>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325"/>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49BE"/>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1F64"/>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553A7"/>
    <w:rsid w:val="00660B8C"/>
    <w:rsid w:val="00660FC4"/>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3535"/>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0DC4"/>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3E8"/>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0CAD"/>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809"/>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97E"/>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18C"/>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6685">
      <w:bodyDiv w:val="1"/>
      <w:marLeft w:val="0"/>
      <w:marRight w:val="0"/>
      <w:marTop w:val="0"/>
      <w:marBottom w:val="0"/>
      <w:divBdr>
        <w:top w:val="none" w:sz="0" w:space="0" w:color="auto"/>
        <w:left w:val="none" w:sz="0" w:space="0" w:color="auto"/>
        <w:bottom w:val="none" w:sz="0" w:space="0" w:color="auto"/>
        <w:right w:val="none" w:sz="0" w:space="0" w:color="auto"/>
      </w:divBdr>
      <w:divsChild>
        <w:div w:id="887494691">
          <w:marLeft w:val="360"/>
          <w:marRight w:val="0"/>
          <w:marTop w:val="0"/>
          <w:marBottom w:val="0"/>
          <w:divBdr>
            <w:top w:val="none" w:sz="0" w:space="0" w:color="auto"/>
            <w:left w:val="none" w:sz="0" w:space="0" w:color="auto"/>
            <w:bottom w:val="none" w:sz="0" w:space="0" w:color="auto"/>
            <w:right w:val="none" w:sz="0" w:space="0" w:color="auto"/>
          </w:divBdr>
        </w:div>
      </w:divsChild>
    </w:div>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365911612">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0315">
      <w:bodyDiv w:val="1"/>
      <w:marLeft w:val="0"/>
      <w:marRight w:val="0"/>
      <w:marTop w:val="0"/>
      <w:marBottom w:val="0"/>
      <w:divBdr>
        <w:top w:val="none" w:sz="0" w:space="0" w:color="auto"/>
        <w:left w:val="none" w:sz="0" w:space="0" w:color="auto"/>
        <w:bottom w:val="none" w:sz="0" w:space="0" w:color="auto"/>
        <w:right w:val="none" w:sz="0" w:space="0" w:color="auto"/>
      </w:divBdr>
      <w:divsChild>
        <w:div w:id="424031765">
          <w:marLeft w:val="360"/>
          <w:marRight w:val="0"/>
          <w:marTop w:val="0"/>
          <w:marBottom w:val="0"/>
          <w:divBdr>
            <w:top w:val="none" w:sz="0" w:space="0" w:color="auto"/>
            <w:left w:val="none" w:sz="0" w:space="0" w:color="auto"/>
            <w:bottom w:val="none" w:sz="0" w:space="0" w:color="auto"/>
            <w:right w:val="none" w:sz="0" w:space="0" w:color="auto"/>
          </w:divBdr>
        </w:div>
      </w:divsChild>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16</TotalTime>
  <Pages>4</Pages>
  <Words>857</Words>
  <Characters>4890</Characters>
  <Application>Microsoft Office Word</Application>
  <DocSecurity>0</DocSecurity>
  <Lines>40</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5736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6</cp:revision>
  <cp:lastPrinted>2016-10-18T02:57:00Z</cp:lastPrinted>
  <dcterms:created xsi:type="dcterms:W3CDTF">2020-08-26T13:47:00Z</dcterms:created>
  <dcterms:modified xsi:type="dcterms:W3CDTF">2024-08-22T03:25:00Z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44de234aa402998e787490f1ee986e865cb129baa98066e00adab091a9eeb9ee</vt:lpwstr>
  </property>
</Properties>
</file>